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9EE1B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2639EE1C" w14:textId="2D32B135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2639EE1F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EE1D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EE1E" w14:textId="77777777" w:rsidR="0055375D" w:rsidRPr="0011603A" w:rsidRDefault="00814243" w:rsidP="003E6A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14243">
              <w:rPr>
                <w:b/>
                <w:sz w:val="26"/>
                <w:szCs w:val="26"/>
                <w:lang w:val="en-US"/>
              </w:rPr>
              <w:t>203B</w:t>
            </w:r>
            <w:r w:rsidR="003E6A62">
              <w:rPr>
                <w:b/>
                <w:sz w:val="26"/>
                <w:szCs w:val="26"/>
              </w:rPr>
              <w:t>_059</w:t>
            </w:r>
          </w:p>
        </w:tc>
      </w:tr>
      <w:tr w:rsidR="0055375D" w:rsidRPr="00C44B8B" w14:paraId="2639EE22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EE20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EE21" w14:textId="77777777" w:rsidR="0055375D" w:rsidRPr="008B5681" w:rsidRDefault="00136E40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8B5681">
              <w:rPr>
                <w:b/>
                <w:sz w:val="26"/>
                <w:szCs w:val="26"/>
                <w:lang w:val="en-US"/>
              </w:rPr>
              <w:t>2017584</w:t>
            </w:r>
            <w:r w:rsidR="0055375D" w:rsidRPr="008B5681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14:paraId="05858AE7" w14:textId="77777777" w:rsidR="00752A9A" w:rsidRPr="00472D9A" w:rsidRDefault="00752A9A" w:rsidP="00752A9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Заместитель директора по реализации и развитию услуг филиала ПАО «МРСК Центра» - «Воронежэнерго» </w:t>
      </w:r>
    </w:p>
    <w:p w14:paraId="6F2E6FF2" w14:textId="77777777" w:rsidR="00752A9A" w:rsidRPr="00472D9A" w:rsidRDefault="00752A9A" w:rsidP="00752A9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ab/>
        <w:t xml:space="preserve">_______________________ </w:t>
      </w:r>
      <w:r>
        <w:rPr>
          <w:sz w:val="26"/>
          <w:szCs w:val="26"/>
        </w:rPr>
        <w:t>П.П. Яньшин</w:t>
      </w:r>
      <w:r w:rsidRPr="00472D9A">
        <w:rPr>
          <w:sz w:val="26"/>
          <w:szCs w:val="26"/>
        </w:rPr>
        <w:t xml:space="preserve">  </w:t>
      </w:r>
    </w:p>
    <w:p w14:paraId="6389814F" w14:textId="77777777" w:rsidR="00752A9A" w:rsidRPr="00472D9A" w:rsidRDefault="00752A9A" w:rsidP="00752A9A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>“_______” ___________________ 20</w:t>
      </w:r>
      <w:r>
        <w:rPr>
          <w:sz w:val="26"/>
          <w:szCs w:val="26"/>
        </w:rPr>
        <w:t>16</w:t>
      </w:r>
      <w:r w:rsidRPr="00472D9A">
        <w:rPr>
          <w:sz w:val="26"/>
          <w:szCs w:val="26"/>
        </w:rPr>
        <w:t xml:space="preserve"> г.</w:t>
      </w:r>
    </w:p>
    <w:p w14:paraId="2639EE27" w14:textId="77777777" w:rsidR="0026453A" w:rsidRPr="00697DC5" w:rsidRDefault="0026453A" w:rsidP="0026453A"/>
    <w:p w14:paraId="2639EE28" w14:textId="77777777" w:rsidR="0026453A" w:rsidRPr="00697DC5" w:rsidRDefault="0026453A" w:rsidP="0026453A"/>
    <w:p w14:paraId="2639EE29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2639EE2A" w14:textId="7777777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A85A55">
        <w:rPr>
          <w:b/>
          <w:sz w:val="26"/>
          <w:szCs w:val="26"/>
        </w:rPr>
        <w:t>(</w:t>
      </w:r>
      <w:r w:rsidR="00136E40" w:rsidRPr="00EC2938">
        <w:rPr>
          <w:b/>
          <w:sz w:val="26"/>
          <w:szCs w:val="26"/>
        </w:rPr>
        <w:t>Дюбель 8х50 пластмассовый с шурупом</w:t>
      </w:r>
      <w:r w:rsidR="00A85A55">
        <w:rPr>
          <w:b/>
          <w:sz w:val="26"/>
          <w:szCs w:val="26"/>
        </w:rPr>
        <w:t>)</w:t>
      </w:r>
      <w:r w:rsidR="00EC293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2639EE2B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2639EE2C" w14:textId="77777777"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639EE2D" w14:textId="77777777" w:rsidR="00A85A55" w:rsidRDefault="00A85A55" w:rsidP="00A85A55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ТУ 2293-027-07500013-95 «Дюбеля пластмассовые».</w:t>
      </w:r>
    </w:p>
    <w:p w14:paraId="2639EE2E" w14:textId="77777777" w:rsidR="00A85A55" w:rsidRDefault="00A85A55" w:rsidP="00A85A5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639EE2F" w14:textId="77777777"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639EE30" w14:textId="77777777" w:rsidR="00A85A55" w:rsidRDefault="00A85A55" w:rsidP="00A85A5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2639EE31" w14:textId="77777777"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639EE32" w14:textId="77777777"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639EE33" w14:textId="77777777"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639EE34" w14:textId="77777777"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639EE35" w14:textId="77777777"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2639EE36" w14:textId="77777777"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639EE37" w14:textId="77777777" w:rsidR="00A85A55" w:rsidRDefault="00A85A55" w:rsidP="00A85A5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639EE38" w14:textId="77777777" w:rsidR="00A85A55" w:rsidRDefault="00A85A55" w:rsidP="00A85A5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2639EE39" w14:textId="77777777" w:rsidR="00A85A55" w:rsidRDefault="00A85A55" w:rsidP="00A85A5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ТУ 2293-027-07500013-95 «Дюбеля пластмассовые»;</w:t>
      </w:r>
    </w:p>
    <w:p w14:paraId="2639EE3A" w14:textId="77777777" w:rsidR="00A85A55" w:rsidRDefault="00A85A55" w:rsidP="00A85A5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639EE3B" w14:textId="77777777" w:rsidR="00A85A55" w:rsidRDefault="00A85A55" w:rsidP="00A85A5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2639EE3C" w14:textId="77777777" w:rsidR="00A85A55" w:rsidRDefault="00A85A55" w:rsidP="00A85A5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639EE3D" w14:textId="77777777" w:rsidR="00A85A55" w:rsidRDefault="00A85A55" w:rsidP="00A85A5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2639EE3E" w14:textId="77777777"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639EE3F" w14:textId="77777777"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2639EE40" w14:textId="77777777" w:rsidR="00A85A55" w:rsidRDefault="00A85A55" w:rsidP="00A85A5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2639EE41" w14:textId="77777777" w:rsidR="00A85A55" w:rsidRDefault="00A85A55" w:rsidP="00A85A5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2639EE42" w14:textId="77777777" w:rsidR="00A85A55" w:rsidRDefault="00A85A55" w:rsidP="00A85A55">
      <w:pPr>
        <w:spacing w:line="276" w:lineRule="auto"/>
        <w:rPr>
          <w:sz w:val="24"/>
          <w:szCs w:val="24"/>
        </w:rPr>
      </w:pPr>
    </w:p>
    <w:p w14:paraId="2639EE43" w14:textId="77777777"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639EE44" w14:textId="77777777"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639EE45" w14:textId="77777777"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639EE46" w14:textId="77777777"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639EE47" w14:textId="77777777"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639EE48" w14:textId="77777777"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639EE49" w14:textId="77777777"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639EE4A" w14:textId="77777777"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2639EE4B" w14:textId="77777777"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639EE4C" w14:textId="77777777"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2639EE4D" w14:textId="77777777"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2639EE4E" w14:textId="77777777" w:rsidR="00A85A55" w:rsidRDefault="00A85A55" w:rsidP="00A85A5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2639EE4F" w14:textId="77777777" w:rsidR="00A85A55" w:rsidRDefault="00A85A55" w:rsidP="00A85A5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639EE50" w14:textId="77777777" w:rsidR="00A85A55" w:rsidRDefault="00A85A55" w:rsidP="00A85A5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639EE51" w14:textId="77777777"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2639EE52" w14:textId="77777777" w:rsidR="00A85A55" w:rsidRDefault="00A85A55" w:rsidP="00A85A5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639EE53" w14:textId="77777777" w:rsidR="00A85A55" w:rsidRDefault="00A85A55" w:rsidP="00A85A55">
      <w:pPr>
        <w:rPr>
          <w:sz w:val="26"/>
          <w:szCs w:val="26"/>
        </w:rPr>
      </w:pPr>
    </w:p>
    <w:p w14:paraId="64D4A2DF" w14:textId="77777777" w:rsidR="00752A9A" w:rsidRPr="00CB6078" w:rsidRDefault="00752A9A" w:rsidP="00752A9A">
      <w:pPr>
        <w:rPr>
          <w:sz w:val="26"/>
          <w:szCs w:val="26"/>
        </w:rPr>
      </w:pPr>
    </w:p>
    <w:p w14:paraId="4C79278B" w14:textId="77777777" w:rsidR="00752A9A" w:rsidRPr="00DA54A5" w:rsidRDefault="00752A9A" w:rsidP="00752A9A">
      <w:pPr>
        <w:ind w:firstLine="0"/>
        <w:jc w:val="center"/>
        <w:rPr>
          <w:sz w:val="24"/>
          <w:szCs w:val="24"/>
        </w:rPr>
      </w:pPr>
      <w:r w:rsidRPr="00DA54A5">
        <w:rPr>
          <w:sz w:val="24"/>
          <w:szCs w:val="24"/>
        </w:rPr>
        <w:t>Начальник ОМиДС                                                    А.В. Майденюков</w:t>
      </w:r>
    </w:p>
    <w:p w14:paraId="5EEED3DD" w14:textId="77777777" w:rsidR="00752A9A" w:rsidRPr="00DA54A5" w:rsidRDefault="00752A9A" w:rsidP="00752A9A">
      <w:pPr>
        <w:ind w:firstLine="0"/>
        <w:jc w:val="center"/>
        <w:rPr>
          <w:sz w:val="24"/>
          <w:szCs w:val="24"/>
        </w:rPr>
      </w:pPr>
    </w:p>
    <w:p w14:paraId="0B42B35C" w14:textId="77777777" w:rsidR="00752A9A" w:rsidRPr="00DA54A5" w:rsidRDefault="00752A9A" w:rsidP="00752A9A">
      <w:pPr>
        <w:ind w:firstLine="0"/>
        <w:jc w:val="center"/>
        <w:rPr>
          <w:sz w:val="24"/>
          <w:szCs w:val="24"/>
        </w:rPr>
      </w:pPr>
    </w:p>
    <w:p w14:paraId="18E77D62" w14:textId="5A7F565E" w:rsidR="00752A9A" w:rsidRPr="00DA54A5" w:rsidRDefault="00752A9A" w:rsidP="00752A9A">
      <w:pPr>
        <w:ind w:firstLine="0"/>
        <w:jc w:val="center"/>
        <w:rPr>
          <w:sz w:val="24"/>
          <w:szCs w:val="24"/>
        </w:rPr>
      </w:pPr>
      <w:r w:rsidRPr="00DA54A5">
        <w:rPr>
          <w:sz w:val="24"/>
          <w:szCs w:val="24"/>
        </w:rPr>
        <w:t>Начальник УВК</w:t>
      </w:r>
      <w:r w:rsidRPr="00DA54A5">
        <w:rPr>
          <w:sz w:val="24"/>
          <w:szCs w:val="24"/>
        </w:rPr>
        <w:tab/>
      </w:r>
      <w:r w:rsidRPr="00DA54A5">
        <w:rPr>
          <w:sz w:val="24"/>
          <w:szCs w:val="24"/>
        </w:rPr>
        <w:tab/>
        <w:t xml:space="preserve">           </w:t>
      </w:r>
      <w:bookmarkStart w:id="2" w:name="_GoBack"/>
      <w:bookmarkEnd w:id="2"/>
      <w:r w:rsidRPr="00DA54A5">
        <w:rPr>
          <w:sz w:val="24"/>
          <w:szCs w:val="24"/>
        </w:rPr>
        <w:t xml:space="preserve">       </w:t>
      </w:r>
      <w:r w:rsidRPr="00DA54A5">
        <w:rPr>
          <w:sz w:val="24"/>
          <w:szCs w:val="24"/>
        </w:rPr>
        <w:tab/>
      </w:r>
      <w:r w:rsidRPr="00DA54A5">
        <w:rPr>
          <w:sz w:val="24"/>
          <w:szCs w:val="24"/>
        </w:rPr>
        <w:tab/>
      </w:r>
      <w:r w:rsidRPr="00DA54A5">
        <w:rPr>
          <w:sz w:val="24"/>
          <w:szCs w:val="24"/>
        </w:rPr>
        <w:tab/>
        <w:t>Д.А. Снегирев</w:t>
      </w:r>
    </w:p>
    <w:p w14:paraId="2639EE58" w14:textId="77777777" w:rsidR="008F73A3" w:rsidRPr="00A85A55" w:rsidRDefault="008F73A3" w:rsidP="00A85A55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A85A5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9EE5B" w14:textId="77777777" w:rsidR="00803525" w:rsidRDefault="00803525">
      <w:r>
        <w:separator/>
      </w:r>
    </w:p>
  </w:endnote>
  <w:endnote w:type="continuationSeparator" w:id="0">
    <w:p w14:paraId="2639EE5C" w14:textId="77777777" w:rsidR="00803525" w:rsidRDefault="0080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9EE59" w14:textId="77777777" w:rsidR="00803525" w:rsidRDefault="00803525">
      <w:r>
        <w:separator/>
      </w:r>
    </w:p>
  </w:footnote>
  <w:footnote w:type="continuationSeparator" w:id="0">
    <w:p w14:paraId="2639EE5A" w14:textId="77777777" w:rsidR="00803525" w:rsidRDefault="00803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9EE5D" w14:textId="77777777" w:rsidR="00AD7048" w:rsidRDefault="00B174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639EE5E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4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5770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E40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6A62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30F3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A9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1CC0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3525"/>
    <w:rsid w:val="00811566"/>
    <w:rsid w:val="00813A61"/>
    <w:rsid w:val="00814026"/>
    <w:rsid w:val="00814132"/>
    <w:rsid w:val="00814243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5681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57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17240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4B5D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09E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5A55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41D"/>
    <w:rsid w:val="00B17468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650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2938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39EE1B"/>
  <w15:docId w15:val="{05A1DB26-6625-4E2D-B407-BA201B30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52A9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0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096E0-BEAE-4A7C-A838-CB9A177BB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45B5E5-8EB6-4BBB-BB6B-547C611034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E3D9A5-7438-42F2-BA91-E1C56DAA335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schemas.microsoft.com/sharepoint/v3"/>
    <ds:schemaRef ds:uri="aeb3e8e0-784a-4348-b8a9-74d788c4fa59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F6179E-B02F-49DA-B4D0-52DF3456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871</Words>
  <Characters>4967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Майденюков Артур Вячеславович</cp:lastModifiedBy>
  <cp:revision>2</cp:revision>
  <cp:lastPrinted>2010-09-30T13:29:00Z</cp:lastPrinted>
  <dcterms:created xsi:type="dcterms:W3CDTF">2016-08-24T12:45:00Z</dcterms:created>
  <dcterms:modified xsi:type="dcterms:W3CDTF">2016-08-24T12:45:00Z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